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B08B2" w14:textId="77777777" w:rsidR="00803115" w:rsidRDefault="005867D6">
      <w:pPr>
        <w:pStyle w:val="Heading1"/>
        <w:spacing w:before="3000"/>
      </w:pPr>
      <w:bookmarkStart w:id="0" w:name="_Toc374271003"/>
      <w:r>
        <w:t>REQUEST FOR PROPOSAL</w:t>
      </w:r>
      <w:r>
        <w:br/>
        <w:t>EVALUATION CRITERIA AND METHOD</w:t>
      </w:r>
      <w:bookmarkEnd w:id="0"/>
      <w:r>
        <w:br/>
        <w:t>WORKS</w:t>
      </w:r>
    </w:p>
    <w:p w14:paraId="07D94F43" w14:textId="51670599" w:rsidR="00803115" w:rsidRDefault="005867D6">
      <w:pPr>
        <w:pStyle w:val="Heading2"/>
        <w:tabs>
          <w:tab w:val="left" w:pos="2835"/>
        </w:tabs>
        <w:spacing w:before="1200"/>
        <w:ind w:left="2835" w:hanging="2835"/>
        <w:jc w:val="center"/>
        <w:rPr>
          <w:sz w:val="24"/>
          <w:szCs w:val="24"/>
          <w:lang w:eastAsia="ko-KR"/>
        </w:rPr>
      </w:pPr>
      <w:bookmarkStart w:id="1" w:name="_Ref371928515"/>
      <w:bookmarkStart w:id="2" w:name="_Toc374271004"/>
      <w:bookmarkStart w:id="3" w:name="_Ref374243803"/>
      <w:r>
        <w:rPr>
          <w:sz w:val="24"/>
          <w:szCs w:val="24"/>
        </w:rPr>
        <w:t>Procurement No:</w:t>
      </w:r>
      <w:r w:rsidR="00300BA2">
        <w:rPr>
          <w:sz w:val="24"/>
          <w:szCs w:val="24"/>
        </w:rPr>
        <w:t xml:space="preserve">      27-W013-24</w:t>
      </w:r>
      <w:r>
        <w:rPr>
          <w:sz w:val="24"/>
          <w:szCs w:val="24"/>
        </w:rPr>
        <w:tab/>
      </w:r>
      <w:bookmarkEnd w:id="1"/>
      <w:bookmarkEnd w:id="2"/>
      <w:bookmarkEnd w:id="3"/>
    </w:p>
    <w:p w14:paraId="36C27277" w14:textId="77777777" w:rsidR="00803115" w:rsidRDefault="005867D6">
      <w:pPr>
        <w:rPr>
          <w:rFonts w:ascii="Calibri" w:hAnsi="Calibri" w:cs="Calibri"/>
          <w:b/>
          <w:lang w:val="en-GB" w:eastAsia="ko-KR"/>
        </w:rPr>
      </w:pPr>
      <w:r>
        <w:rPr>
          <w:rFonts w:ascii="Calibri" w:hAnsi="Calibri" w:cs="Calibri"/>
          <w:b/>
          <w:lang w:val="en-GB" w:eastAsia="ko-KR"/>
        </w:rPr>
        <w:br w:type="page"/>
      </w:r>
    </w:p>
    <w:p w14:paraId="5CAE10C0" w14:textId="77777777" w:rsidR="00803115" w:rsidRDefault="005867D6">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1CC58792" w14:textId="77777777" w:rsidR="00803115" w:rsidRDefault="005867D6">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60EE9C24" w14:textId="77777777" w:rsidR="00803115" w:rsidRDefault="005867D6">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3CE90272" w14:textId="77777777" w:rsidR="00803115" w:rsidRDefault="005867D6">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520FA26F" w14:textId="77777777" w:rsidR="00803115" w:rsidRDefault="005867D6">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rPr>
        <w:t>60</w:t>
      </w:r>
      <w:r>
        <w:rPr>
          <w:rFonts w:ascii="Calibri" w:hAnsi="Calibri" w:cs="Calibri"/>
          <w:lang w:val="en-GB"/>
        </w:rPr>
        <w:t xml:space="preserve">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rPr>
        <w:t>40</w:t>
      </w:r>
      <w:r>
        <w:rPr>
          <w:rFonts w:ascii="Calibri" w:hAnsi="Calibri" w:cs="Calibri"/>
          <w:lang w:val="en-GB"/>
        </w:rPr>
        <w:t xml:space="preserve"> points</w:t>
      </w:r>
      <w:bookmarkEnd w:id="8"/>
      <w:r>
        <w:rPr>
          <w:rFonts w:ascii="Calibri" w:hAnsi="Calibri" w:cs="Calibri"/>
          <w:lang w:val="en-GB"/>
        </w:rPr>
        <w:t>, and calculated as described below.</w:t>
      </w:r>
    </w:p>
    <w:p w14:paraId="3CD7600E" w14:textId="77777777" w:rsidR="00803115" w:rsidRDefault="005867D6">
      <w:pPr>
        <w:spacing w:before="120"/>
        <w:jc w:val="both"/>
        <w:rPr>
          <w:b/>
          <w:i/>
          <w:color w:val="FF0000"/>
          <w:lang w:val="en-GB"/>
        </w:rPr>
      </w:pPr>
      <w:r>
        <w:rPr>
          <w:b/>
          <w:i/>
          <w:color w:val="FF0000"/>
          <w:lang w:val="en-GB"/>
        </w:rPr>
        <w:t>Please, note that we do not recommend this maximum amount as a ‘target’ for your Tender. The evaluation is a result of a combination of technical soundness and cost effectiveness of the Tenders, i.e. the evaluation of the financial component will be added to the evaluation result of the technical component, in accordance with the principles and weights set out in this document.</w:t>
      </w:r>
    </w:p>
    <w:p w14:paraId="2D8CC9DC" w14:textId="77777777" w:rsidR="00803115" w:rsidRDefault="005867D6">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5"/>
    <w:p w14:paraId="0D28CF6C" w14:textId="77777777" w:rsidR="00803115" w:rsidRDefault="005867D6">
      <w:pPr>
        <w:rPr>
          <w:rFonts w:ascii="Calibri" w:hAnsi="Calibri" w:cs="Calibri"/>
          <w:b/>
          <w:lang w:val="en-GB"/>
        </w:rPr>
      </w:pPr>
      <w:r>
        <w:rPr>
          <w:rFonts w:cs="Calibri"/>
          <w:lang w:val="en-GB"/>
        </w:rPr>
        <w:br w:type="page"/>
      </w:r>
    </w:p>
    <w:p w14:paraId="71AA152F" w14:textId="77777777" w:rsidR="00803115" w:rsidRDefault="005867D6">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24FB99B2" w14:textId="77777777" w:rsidR="00803115" w:rsidRDefault="005867D6">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5103"/>
        <w:gridCol w:w="1907"/>
      </w:tblGrid>
      <w:tr w:rsidR="00803115" w14:paraId="7FF8325A" w14:textId="77777777">
        <w:trPr>
          <w:cantSplit/>
          <w:tblHeader/>
        </w:trPr>
        <w:tc>
          <w:tcPr>
            <w:tcW w:w="2583" w:type="dxa"/>
            <w:shd w:val="clear" w:color="auto" w:fill="auto"/>
            <w:vAlign w:val="center"/>
          </w:tcPr>
          <w:p w14:paraId="6344119C" w14:textId="77777777" w:rsidR="00803115" w:rsidRDefault="005867D6">
            <w:pPr>
              <w:pStyle w:val="TableContents"/>
              <w:jc w:val="center"/>
              <w:rPr>
                <w:rFonts w:cs="Calibri"/>
                <w:b/>
              </w:rPr>
            </w:pPr>
            <w:r>
              <w:rPr>
                <w:rFonts w:cs="Calibri"/>
                <w:b/>
              </w:rPr>
              <w:t>Major Criteria</w:t>
            </w:r>
          </w:p>
        </w:tc>
        <w:tc>
          <w:tcPr>
            <w:tcW w:w="5367" w:type="dxa"/>
            <w:shd w:val="clear" w:color="auto" w:fill="auto"/>
            <w:vAlign w:val="center"/>
          </w:tcPr>
          <w:p w14:paraId="4564869B" w14:textId="77777777" w:rsidR="00803115" w:rsidRDefault="005867D6">
            <w:pPr>
              <w:pStyle w:val="TableContents"/>
              <w:jc w:val="center"/>
              <w:rPr>
                <w:rFonts w:cs="Calibri"/>
                <w:b/>
              </w:rPr>
            </w:pPr>
            <w:r>
              <w:rPr>
                <w:rFonts w:cs="Calibri"/>
                <w:b/>
              </w:rPr>
              <w:t>Details &amp; Sub-Criteria</w:t>
            </w:r>
          </w:p>
        </w:tc>
        <w:tc>
          <w:tcPr>
            <w:tcW w:w="1360" w:type="dxa"/>
            <w:shd w:val="clear" w:color="auto" w:fill="auto"/>
            <w:vAlign w:val="center"/>
          </w:tcPr>
          <w:p w14:paraId="3C8CC898" w14:textId="21BB7DF7" w:rsidR="00803115" w:rsidRDefault="00DA3237">
            <w:pPr>
              <w:pStyle w:val="TableContents"/>
              <w:jc w:val="center"/>
              <w:rPr>
                <w:rFonts w:cs="Calibri"/>
                <w:b/>
              </w:rPr>
            </w:pPr>
            <w:r>
              <w:rPr>
                <w:rFonts w:cs="Calibri"/>
                <w:b/>
              </w:rPr>
              <w:t>Weighting(score)</w:t>
            </w:r>
          </w:p>
        </w:tc>
      </w:tr>
      <w:tr w:rsidR="00803115" w14:paraId="2B97137C" w14:textId="77777777">
        <w:trPr>
          <w:cantSplit/>
          <w:tblHeader/>
        </w:trPr>
        <w:tc>
          <w:tcPr>
            <w:tcW w:w="2583" w:type="dxa"/>
            <w:shd w:val="clear" w:color="auto" w:fill="auto"/>
            <w:vAlign w:val="center"/>
          </w:tcPr>
          <w:p w14:paraId="6FB09D4E" w14:textId="77777777" w:rsidR="00803115" w:rsidRDefault="005867D6">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Works</w:t>
            </w:r>
          </w:p>
        </w:tc>
        <w:tc>
          <w:tcPr>
            <w:tcW w:w="5367" w:type="dxa"/>
            <w:shd w:val="clear" w:color="auto" w:fill="auto"/>
          </w:tcPr>
          <w:p w14:paraId="00D3F93D" w14:textId="14A30EFD" w:rsidR="006E0305" w:rsidRDefault="006E0305">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Successful completion of at least 2 similar projects over the last 5 years </w:t>
            </w:r>
            <w:r w:rsidR="00037F66">
              <w:rPr>
                <w:rFonts w:asciiTheme="minorHAnsi" w:hAnsiTheme="minorHAnsi"/>
                <w:sz w:val="22"/>
                <w:szCs w:val="22"/>
              </w:rPr>
              <w:t xml:space="preserve">– Practical Completion Certificate would be an advantage. </w:t>
            </w:r>
          </w:p>
          <w:p w14:paraId="658FA7DA" w14:textId="117CEE70" w:rsidR="00803115" w:rsidRDefault="005867D6">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At least 2 contactable </w:t>
            </w:r>
            <w:r w:rsidR="00DA3237">
              <w:rPr>
                <w:rFonts w:asciiTheme="minorHAnsi" w:hAnsiTheme="minorHAnsi"/>
                <w:sz w:val="22"/>
                <w:szCs w:val="22"/>
              </w:rPr>
              <w:t xml:space="preserve">references </w:t>
            </w:r>
            <w:r>
              <w:rPr>
                <w:rFonts w:asciiTheme="minorHAnsi" w:hAnsiTheme="minorHAnsi"/>
                <w:sz w:val="22"/>
                <w:szCs w:val="22"/>
              </w:rPr>
              <w:t xml:space="preserve">from clients or contract administrators </w:t>
            </w:r>
            <w:r w:rsidR="00DA3237">
              <w:rPr>
                <w:rFonts w:asciiTheme="minorHAnsi" w:hAnsiTheme="minorHAnsi"/>
                <w:sz w:val="22"/>
                <w:szCs w:val="22"/>
              </w:rPr>
              <w:t>for similar projects successfully completed over the last 5 years.</w:t>
            </w:r>
          </w:p>
          <w:p w14:paraId="0C14B553" w14:textId="77777777" w:rsidR="006E0305" w:rsidRDefault="006E0305" w:rsidP="006E0305">
            <w:pPr>
              <w:pStyle w:val="TableContents"/>
              <w:widowControl w:val="0"/>
              <w:tabs>
                <w:tab w:val="left" w:pos="0"/>
              </w:tabs>
              <w:ind w:left="720"/>
              <w:rPr>
                <w:rFonts w:asciiTheme="minorHAnsi" w:hAnsiTheme="minorHAnsi"/>
                <w:sz w:val="22"/>
                <w:szCs w:val="22"/>
              </w:rPr>
            </w:pPr>
          </w:p>
          <w:p w14:paraId="26B75DE7" w14:textId="7E24B929" w:rsidR="00803115" w:rsidRDefault="00803115" w:rsidP="00DA3237">
            <w:pPr>
              <w:pStyle w:val="TableContents"/>
              <w:widowControl w:val="0"/>
              <w:tabs>
                <w:tab w:val="left" w:pos="0"/>
              </w:tabs>
              <w:ind w:left="720"/>
              <w:rPr>
                <w:rFonts w:asciiTheme="minorHAnsi" w:hAnsiTheme="minorHAnsi"/>
                <w:sz w:val="22"/>
                <w:szCs w:val="22"/>
              </w:rPr>
            </w:pPr>
          </w:p>
        </w:tc>
        <w:tc>
          <w:tcPr>
            <w:tcW w:w="1360" w:type="dxa"/>
            <w:shd w:val="clear" w:color="auto" w:fill="auto"/>
            <w:vAlign w:val="center"/>
          </w:tcPr>
          <w:p w14:paraId="639A2555" w14:textId="4ABC7CDF" w:rsidR="00803115" w:rsidRDefault="00DA3237">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DA3237" w14:paraId="319B6541" w14:textId="77777777">
        <w:trPr>
          <w:cantSplit/>
          <w:tblHeader/>
        </w:trPr>
        <w:tc>
          <w:tcPr>
            <w:tcW w:w="2583" w:type="dxa"/>
            <w:shd w:val="clear" w:color="auto" w:fill="auto"/>
            <w:vAlign w:val="center"/>
          </w:tcPr>
          <w:p w14:paraId="0C95FDBC" w14:textId="5D4B8CB9" w:rsidR="00DA3237" w:rsidRDefault="00DA3237">
            <w:pPr>
              <w:pStyle w:val="TableContents"/>
              <w:rPr>
                <w:rFonts w:asciiTheme="minorHAnsi" w:hAnsiTheme="minorHAnsi"/>
                <w:sz w:val="22"/>
                <w:szCs w:val="22"/>
                <w:lang w:eastAsia="en-US"/>
              </w:rPr>
            </w:pPr>
            <w:r>
              <w:rPr>
                <w:rFonts w:asciiTheme="minorHAnsi" w:hAnsiTheme="minorHAnsi"/>
                <w:sz w:val="22"/>
                <w:szCs w:val="22"/>
                <w:lang w:eastAsia="en-US"/>
              </w:rPr>
              <w:t xml:space="preserve">Key personnel and organizational structure </w:t>
            </w:r>
          </w:p>
        </w:tc>
        <w:tc>
          <w:tcPr>
            <w:tcW w:w="5367" w:type="dxa"/>
            <w:shd w:val="clear" w:color="auto" w:fill="auto"/>
          </w:tcPr>
          <w:p w14:paraId="5C0A0BE6" w14:textId="61E04A0F" w:rsidR="00DA3237" w:rsidRDefault="00DA3237" w:rsidP="00DA3237">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List of (at least) 5 main personnel with their position, CVs, and qualification copies (site supervisor, foreman, carpenter, plumber, and electrician) </w:t>
            </w:r>
          </w:p>
          <w:p w14:paraId="74861E80" w14:textId="584D1AC5" w:rsidR="00DA3237" w:rsidRDefault="00DA3237" w:rsidP="00DA3237">
            <w:pPr>
              <w:pStyle w:val="TableContents"/>
              <w:widowControl w:val="0"/>
              <w:numPr>
                <w:ilvl w:val="0"/>
                <w:numId w:val="3"/>
              </w:numPr>
              <w:rPr>
                <w:rFonts w:asciiTheme="minorHAnsi" w:hAnsiTheme="minorHAnsi"/>
                <w:sz w:val="22"/>
                <w:szCs w:val="22"/>
              </w:rPr>
            </w:pPr>
            <w:r>
              <w:rPr>
                <w:rFonts w:asciiTheme="minorHAnsi" w:hAnsiTheme="minorHAnsi"/>
                <w:sz w:val="22"/>
                <w:szCs w:val="22"/>
              </w:rPr>
              <w:t>Organizational structure (the workforce required in the project</w:t>
            </w:r>
            <w:r>
              <w:rPr>
                <w:rFonts w:asciiTheme="minorHAnsi" w:hAnsiTheme="minorHAnsi"/>
                <w:sz w:val="22"/>
                <w:szCs w:val="22"/>
                <w:lang w:val="en-US"/>
              </w:rPr>
              <w:t xml:space="preserve"> including licensed tradesman(electrician)</w:t>
            </w:r>
          </w:p>
          <w:p w14:paraId="7133DCB3" w14:textId="77777777" w:rsidR="00DA3237" w:rsidRDefault="00DA3237" w:rsidP="00DA3237">
            <w:pPr>
              <w:pStyle w:val="TableContents"/>
              <w:widowControl w:val="0"/>
              <w:tabs>
                <w:tab w:val="left" w:pos="0"/>
              </w:tabs>
              <w:ind w:left="720"/>
              <w:rPr>
                <w:rFonts w:asciiTheme="minorHAnsi" w:hAnsiTheme="minorHAnsi"/>
                <w:sz w:val="22"/>
                <w:szCs w:val="22"/>
              </w:rPr>
            </w:pPr>
          </w:p>
        </w:tc>
        <w:tc>
          <w:tcPr>
            <w:tcW w:w="1360" w:type="dxa"/>
            <w:shd w:val="clear" w:color="auto" w:fill="auto"/>
            <w:vAlign w:val="center"/>
          </w:tcPr>
          <w:p w14:paraId="6DA6C333" w14:textId="22044FD2" w:rsidR="00DA3237" w:rsidRDefault="006E0305">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25</w:t>
            </w:r>
          </w:p>
        </w:tc>
      </w:tr>
      <w:tr w:rsidR="00803115" w14:paraId="7FA042A8" w14:textId="77777777">
        <w:trPr>
          <w:cantSplit/>
          <w:tblHeader/>
        </w:trPr>
        <w:tc>
          <w:tcPr>
            <w:tcW w:w="2583" w:type="dxa"/>
            <w:shd w:val="clear" w:color="auto" w:fill="auto"/>
            <w:vAlign w:val="center"/>
          </w:tcPr>
          <w:p w14:paraId="5DD33B36" w14:textId="77777777" w:rsidR="00803115" w:rsidRDefault="005867D6">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0B93652E" w14:textId="77777777" w:rsidR="00803115" w:rsidRDefault="005867D6">
            <w:pPr>
              <w:pStyle w:val="TableContents"/>
              <w:widowControl w:val="0"/>
              <w:numPr>
                <w:ilvl w:val="0"/>
                <w:numId w:val="4"/>
              </w:numPr>
              <w:rPr>
                <w:rFonts w:asciiTheme="minorHAnsi" w:hAnsiTheme="minorHAnsi"/>
                <w:sz w:val="22"/>
                <w:szCs w:val="22"/>
              </w:rPr>
            </w:pPr>
            <w:r>
              <w:rPr>
                <w:rFonts w:asciiTheme="minorHAnsi" w:hAnsiTheme="minorHAnsi"/>
                <w:sz w:val="22"/>
                <w:szCs w:val="22"/>
              </w:rPr>
              <w:t xml:space="preserve">Detailed </w:t>
            </w:r>
            <w:r>
              <w:rPr>
                <w:rFonts w:asciiTheme="minorHAnsi" w:hAnsiTheme="minorHAnsi"/>
                <w:sz w:val="22"/>
                <w:szCs w:val="22"/>
                <w:lang w:val="en-US"/>
              </w:rPr>
              <w:t>work plan</w:t>
            </w:r>
            <w:r>
              <w:rPr>
                <w:rFonts w:asciiTheme="minorHAnsi" w:hAnsiTheme="minorHAnsi"/>
                <w:sz w:val="22"/>
                <w:szCs w:val="22"/>
              </w:rPr>
              <w:t>, showing detailed scope of works against time, with total number of days to complete the work.</w:t>
            </w:r>
          </w:p>
          <w:p w14:paraId="309D5208" w14:textId="77777777" w:rsidR="00803115" w:rsidRDefault="005867D6">
            <w:pPr>
              <w:pStyle w:val="TableContents"/>
              <w:ind w:left="360"/>
              <w:rPr>
                <w:rFonts w:asciiTheme="minorHAnsi" w:hAnsiTheme="minorHAnsi"/>
                <w:sz w:val="22"/>
                <w:szCs w:val="22"/>
              </w:rPr>
            </w:pPr>
            <w:r>
              <w:rPr>
                <w:rFonts w:asciiTheme="minorHAnsi" w:hAnsiTheme="minorHAnsi"/>
                <w:sz w:val="22"/>
                <w:szCs w:val="22"/>
              </w:rPr>
              <w:t xml:space="preserve">Period of materials </w:t>
            </w:r>
            <w:r>
              <w:rPr>
                <w:rFonts w:asciiTheme="minorHAnsi" w:hAnsiTheme="minorHAnsi"/>
                <w:sz w:val="22"/>
                <w:szCs w:val="22"/>
                <w:lang w:val="en-US"/>
              </w:rPr>
              <w:t>procurement</w:t>
            </w:r>
            <w:r>
              <w:rPr>
                <w:rFonts w:asciiTheme="minorHAnsi" w:hAnsiTheme="minorHAnsi"/>
                <w:sz w:val="22"/>
                <w:szCs w:val="22"/>
              </w:rPr>
              <w:t xml:space="preserve">  </w:t>
            </w:r>
          </w:p>
        </w:tc>
        <w:tc>
          <w:tcPr>
            <w:tcW w:w="1360" w:type="dxa"/>
            <w:shd w:val="clear" w:color="auto" w:fill="auto"/>
            <w:vAlign w:val="center"/>
          </w:tcPr>
          <w:p w14:paraId="1E60B8DA" w14:textId="3F1774F9" w:rsidR="00803115" w:rsidRDefault="006E0305">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25</w:t>
            </w:r>
          </w:p>
        </w:tc>
      </w:tr>
      <w:tr w:rsidR="00803115" w14:paraId="14B393F1" w14:textId="77777777">
        <w:trPr>
          <w:cantSplit/>
          <w:tblHeader/>
        </w:trPr>
        <w:tc>
          <w:tcPr>
            <w:tcW w:w="2583" w:type="dxa"/>
            <w:shd w:val="clear" w:color="auto" w:fill="auto"/>
            <w:vAlign w:val="center"/>
          </w:tcPr>
          <w:p w14:paraId="422A2177" w14:textId="77777777" w:rsidR="00803115" w:rsidRDefault="005867D6">
            <w:pPr>
              <w:pStyle w:val="TableContents"/>
              <w:rPr>
                <w:rFonts w:asciiTheme="minorHAnsi" w:hAnsiTheme="minorHAnsi"/>
                <w:sz w:val="22"/>
                <w:szCs w:val="22"/>
                <w:lang w:val="en-US" w:eastAsia="en-US"/>
              </w:rPr>
            </w:pPr>
            <w:r>
              <w:rPr>
                <w:rFonts w:asciiTheme="minorHAnsi" w:hAnsiTheme="minorHAnsi"/>
                <w:sz w:val="22"/>
                <w:szCs w:val="22"/>
                <w:lang w:val="en-US" w:eastAsia="en-US"/>
              </w:rPr>
              <w:t>Tools/equipment/machine</w:t>
            </w:r>
          </w:p>
        </w:tc>
        <w:tc>
          <w:tcPr>
            <w:tcW w:w="5367" w:type="dxa"/>
            <w:shd w:val="clear" w:color="auto" w:fill="auto"/>
          </w:tcPr>
          <w:p w14:paraId="6552A493" w14:textId="77777777" w:rsidR="00803115" w:rsidRDefault="005867D6">
            <w:pPr>
              <w:pStyle w:val="TableContents"/>
              <w:ind w:left="360"/>
              <w:rPr>
                <w:rFonts w:asciiTheme="minorHAnsi" w:hAnsiTheme="minorHAnsi"/>
                <w:sz w:val="22"/>
                <w:szCs w:val="22"/>
              </w:rPr>
            </w:pPr>
            <w:r>
              <w:rPr>
                <w:rFonts w:asciiTheme="minorHAnsi" w:hAnsiTheme="minorHAnsi"/>
                <w:sz w:val="22"/>
                <w:szCs w:val="22"/>
              </w:rPr>
              <w:t xml:space="preserve">Machines/Heavy plants (list of tools provided owned and which tools/machines) which may evidence the list of machines applicable for the specified works. </w:t>
            </w:r>
          </w:p>
        </w:tc>
        <w:tc>
          <w:tcPr>
            <w:tcW w:w="1360" w:type="dxa"/>
            <w:shd w:val="clear" w:color="auto" w:fill="auto"/>
            <w:vAlign w:val="center"/>
          </w:tcPr>
          <w:p w14:paraId="2E808D25" w14:textId="2BDE2EB2" w:rsidR="00803115" w:rsidRDefault="005867D6">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1</w:t>
            </w:r>
            <w:r w:rsidR="006E0305">
              <w:rPr>
                <w:rFonts w:asciiTheme="minorHAnsi" w:hAnsiTheme="minorHAnsi"/>
                <w:sz w:val="22"/>
                <w:szCs w:val="22"/>
                <w:lang w:val="en-US" w:eastAsia="en-US"/>
              </w:rPr>
              <w:t>0</w:t>
            </w:r>
          </w:p>
        </w:tc>
      </w:tr>
      <w:tr w:rsidR="00803115" w14:paraId="1F8C5707" w14:textId="77777777">
        <w:trPr>
          <w:cantSplit/>
          <w:trHeight w:val="650"/>
          <w:tblHeader/>
        </w:trPr>
        <w:tc>
          <w:tcPr>
            <w:tcW w:w="7950" w:type="dxa"/>
            <w:gridSpan w:val="2"/>
            <w:shd w:val="clear" w:color="auto" w:fill="auto"/>
            <w:vAlign w:val="center"/>
          </w:tcPr>
          <w:p w14:paraId="483F53AD" w14:textId="77777777" w:rsidR="00803115" w:rsidRDefault="005867D6">
            <w:pPr>
              <w:pStyle w:val="TableContents"/>
              <w:jc w:val="both"/>
              <w:rPr>
                <w:rFonts w:cs="Calibri"/>
              </w:rPr>
            </w:pPr>
            <w:r>
              <w:rPr>
                <w:rFonts w:cs="Calibri"/>
                <w:b/>
              </w:rPr>
              <w:t>Total Possible Technical Score</w:t>
            </w:r>
          </w:p>
        </w:tc>
        <w:tc>
          <w:tcPr>
            <w:tcW w:w="1360" w:type="dxa"/>
            <w:shd w:val="clear" w:color="auto" w:fill="auto"/>
            <w:vAlign w:val="center"/>
          </w:tcPr>
          <w:p w14:paraId="4079E67E" w14:textId="77777777" w:rsidR="00803115" w:rsidRDefault="005867D6">
            <w:pPr>
              <w:pStyle w:val="TableContents"/>
              <w:jc w:val="center"/>
              <w:rPr>
                <w:rFonts w:cs="Calibri"/>
                <w:b/>
              </w:rPr>
            </w:pPr>
            <w:r>
              <w:rPr>
                <w:rFonts w:cs="Calibri"/>
                <w:b/>
              </w:rPr>
              <w:t>100</w:t>
            </w:r>
          </w:p>
        </w:tc>
      </w:tr>
    </w:tbl>
    <w:p w14:paraId="65F3668E" w14:textId="77777777" w:rsidR="00803115" w:rsidRDefault="005867D6">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lang w:eastAsia="ko-KR"/>
        </w:rPr>
        <w:t>60</w:t>
      </w:r>
      <w:r>
        <w:rPr>
          <w:rFonts w:ascii="Calibri" w:hAnsi="Calibri" w:cs="Calibri"/>
          <w:lang w:val="en-GB"/>
        </w:rPr>
        <w:t>%</w:t>
      </w:r>
      <w:r>
        <w:rPr>
          <w:rFonts w:ascii="Calibri" w:hAnsi="Calibri" w:cs="Calibri"/>
          <w:lang w:val="en-GB" w:eastAsia="ko-KR"/>
        </w:rPr>
        <w:fldChar w:fldCharType="end"/>
      </w:r>
      <w:r>
        <w:rPr>
          <w:rFonts w:ascii="Calibri" w:hAnsi="Calibri" w:cs="Calibri"/>
          <w:lang w:val="en-GB" w:eastAsia="ko-KR"/>
        </w:rPr>
        <w:t>, as defined above:</w:t>
      </w:r>
    </w:p>
    <w:p w14:paraId="45B24C92" w14:textId="77777777" w:rsidR="00803115" w:rsidRDefault="005867D6">
      <w:pPr>
        <w:spacing w:before="120"/>
        <w:ind w:left="709"/>
        <w:rPr>
          <w:i/>
          <w:iCs/>
          <w:lang w:val="en-GB"/>
        </w:rPr>
      </w:pPr>
      <w:bookmarkStart w:id="11" w:name="_Hlk26878408"/>
      <w:r>
        <w:rPr>
          <w:rFonts w:ascii="Calibri" w:hAnsi="Calibri" w:cs="Calibri"/>
          <w:i/>
          <w:iCs/>
          <w:lang w:val="en-GB" w:eastAsia="ko-KR"/>
        </w:rPr>
        <w:t xml:space="preserve">tv = ts * tw, </w:t>
      </w:r>
      <w:r>
        <w:rPr>
          <w:i/>
          <w:iCs/>
          <w:u w:val="single"/>
          <w:lang w:val="en-GB"/>
        </w:rPr>
        <w:t>where</w:t>
      </w:r>
      <w:r>
        <w:rPr>
          <w:i/>
          <w:iCs/>
          <w:lang w:val="en-GB"/>
        </w:rPr>
        <w:t>:</w:t>
      </w:r>
    </w:p>
    <w:p w14:paraId="643067F6" w14:textId="77777777" w:rsidR="00803115" w:rsidRDefault="005867D6">
      <w:pPr>
        <w:pStyle w:val="ListParagraph"/>
        <w:ind w:leftChars="0" w:left="2160"/>
        <w:rPr>
          <w:lang w:val="en-GB"/>
        </w:rPr>
      </w:pPr>
      <w:r>
        <w:rPr>
          <w:lang w:val="en-GB"/>
        </w:rPr>
        <w:t>tv = total technical value</w:t>
      </w:r>
    </w:p>
    <w:p w14:paraId="301129ED" w14:textId="77777777" w:rsidR="00803115" w:rsidRDefault="005867D6">
      <w:pPr>
        <w:pStyle w:val="ListParagraph"/>
        <w:ind w:leftChars="0" w:left="2160"/>
        <w:rPr>
          <w:lang w:val="en-GB"/>
        </w:rPr>
      </w:pPr>
      <w:r>
        <w:rPr>
          <w:lang w:val="en-GB"/>
        </w:rPr>
        <w:t>ts = technical result (technical score)</w:t>
      </w:r>
    </w:p>
    <w:p w14:paraId="1D822F9C" w14:textId="77777777" w:rsidR="00803115" w:rsidRDefault="005867D6">
      <w:pPr>
        <w:pStyle w:val="ListParagraph"/>
        <w:ind w:leftChars="0" w:left="2160"/>
        <w:rPr>
          <w:lang w:val="en-GB"/>
        </w:rPr>
      </w:pPr>
      <w:r>
        <w:rPr>
          <w:lang w:val="en-GB"/>
        </w:rPr>
        <w:t>tw = technical weight in % (technical weight)</w:t>
      </w:r>
    </w:p>
    <w:bookmarkEnd w:id="11"/>
    <w:p w14:paraId="2669243A" w14:textId="77777777" w:rsidR="00803115" w:rsidRDefault="005867D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2A9F9386" w14:textId="77777777" w:rsidR="00803115" w:rsidRDefault="005867D6">
      <w:pPr>
        <w:pStyle w:val="Heading3"/>
        <w:rPr>
          <w:lang w:val="en-GB"/>
        </w:rPr>
      </w:pPr>
      <w:bookmarkStart w:id="12" w:name="_Toc374271007"/>
      <w:r>
        <w:rPr>
          <w:lang w:val="en-GB"/>
        </w:rPr>
        <w:t>Evaluation of financial components</w:t>
      </w:r>
      <w:bookmarkEnd w:id="12"/>
    </w:p>
    <w:p w14:paraId="46EB35F9" w14:textId="77777777" w:rsidR="00803115" w:rsidRDefault="005867D6">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w:instrText>
      </w:r>
      <w:r>
        <w:rPr>
          <w:rFonts w:ascii="Calibri" w:hAnsi="Calibri"/>
          <w:lang w:val="en-GB"/>
        </w:rPr>
      </w:r>
      <w:r>
        <w:rPr>
          <w:rFonts w:ascii="Calibri" w:hAnsi="Calibri"/>
          <w:lang w:val="en-GB"/>
        </w:rPr>
        <w:fldChar w:fldCharType="separate"/>
      </w:r>
      <w:r>
        <w:rPr>
          <w:rFonts w:ascii="Calibri" w:hAnsi="Calibri"/>
        </w:rPr>
        <w:t>40</w:t>
      </w:r>
      <w:r>
        <w:rPr>
          <w:rFonts w:ascii="Calibri" w:hAnsi="Calibri" w:cs="Calibri"/>
          <w:lang w:val="en-GB"/>
        </w:rPr>
        <w:t xml:space="preserve">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4882776F" w14:textId="77777777" w:rsidR="00803115" w:rsidRDefault="005867D6">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502CBF54" w14:textId="77777777" w:rsidR="00803115" w:rsidRDefault="005867D6">
      <w:pPr>
        <w:pStyle w:val="ListParagraph"/>
        <w:ind w:leftChars="0" w:left="2160"/>
        <w:rPr>
          <w:lang w:val="en-GB"/>
        </w:rPr>
      </w:pPr>
      <w:r>
        <w:rPr>
          <w:lang w:val="en-GB"/>
        </w:rPr>
        <w:t>p = points for the financial Tender being evaluated</w:t>
      </w:r>
    </w:p>
    <w:p w14:paraId="5FB4E9D5" w14:textId="77777777" w:rsidR="00803115" w:rsidRDefault="005867D6">
      <w:pPr>
        <w:pStyle w:val="ListParagraph"/>
        <w:ind w:leftChars="0" w:left="2160"/>
        <w:rPr>
          <w:lang w:val="en-GB"/>
        </w:rPr>
      </w:pPr>
      <w:r>
        <w:rPr>
          <w:lang w:val="en-GB"/>
        </w:rPr>
        <w:t>y = maximum number of points available for the financial Tender</w:t>
      </w:r>
    </w:p>
    <w:p w14:paraId="3A7B74EF" w14:textId="77777777" w:rsidR="00803115" w:rsidRDefault="005867D6">
      <w:pPr>
        <w:pStyle w:val="ListParagraph"/>
        <w:ind w:leftChars="0" w:left="2160"/>
        <w:rPr>
          <w:lang w:val="en-GB"/>
        </w:rPr>
      </w:pPr>
      <w:r>
        <w:rPr>
          <w:lang w:val="en-GB"/>
        </w:rPr>
        <w:t>x = price of the lowest priced Tender</w:t>
      </w:r>
    </w:p>
    <w:p w14:paraId="2D41C586" w14:textId="77777777" w:rsidR="00803115" w:rsidRDefault="005867D6">
      <w:pPr>
        <w:pStyle w:val="ListParagraph"/>
        <w:ind w:leftChars="900" w:left="2160"/>
        <w:rPr>
          <w:lang w:val="en-GB"/>
        </w:rPr>
      </w:pPr>
      <w:r>
        <w:rPr>
          <w:lang w:val="en-GB"/>
        </w:rPr>
        <w:lastRenderedPageBreak/>
        <w:t>z = price of the Tender being evaluated</w:t>
      </w:r>
    </w:p>
    <w:p w14:paraId="4F437135" w14:textId="77777777" w:rsidR="00803115" w:rsidRDefault="005867D6">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95ADBB0" w14:textId="77777777" w:rsidR="00803115" w:rsidRDefault="005867D6">
      <w:pPr>
        <w:pStyle w:val="Heading3"/>
        <w:rPr>
          <w:lang w:val="en-GB"/>
        </w:rPr>
      </w:pPr>
      <w:bookmarkStart w:id="13" w:name="_Toc374271008"/>
      <w:r>
        <w:rPr>
          <w:lang w:val="en-GB"/>
        </w:rPr>
        <w:t>Evaluation of technical and financial components for total scoring</w:t>
      </w:r>
      <w:bookmarkEnd w:id="13"/>
    </w:p>
    <w:p w14:paraId="5DAADC2E" w14:textId="77777777" w:rsidR="00803115" w:rsidRDefault="005867D6">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7ECDCA77" w14:textId="77777777" w:rsidR="00803115" w:rsidRDefault="005867D6">
      <w:pPr>
        <w:spacing w:before="120"/>
        <w:ind w:left="709"/>
        <w:rPr>
          <w:rFonts w:ascii="Calibri" w:hAnsi="Calibri"/>
          <w:b/>
          <w:lang w:val="en-GB"/>
        </w:rPr>
      </w:pPr>
      <w:bookmarkStart w:id="14" w:name="_Hlk26878494"/>
      <w:r>
        <w:rPr>
          <w:rFonts w:ascii="Calibri" w:hAnsi="Calibri"/>
          <w:b/>
          <w:lang w:val="en-GB"/>
        </w:rPr>
        <w:t>E = (ts * tw) + (</w:t>
      </w:r>
      <w:ins w:id="15" w:author="Sven Erik" w:date="2020-08-26T15:47:00Z">
        <w:r>
          <w:rPr>
            <w:rFonts w:ascii="Calibri" w:hAnsi="Calibri"/>
            <w:b/>
            <w:lang w:val="en-GB"/>
          </w:rPr>
          <w:t>(</w:t>
        </w:r>
      </w:ins>
      <w:r>
        <w:rPr>
          <w:rFonts w:ascii="Calibri" w:hAnsi="Calibri"/>
          <w:b/>
          <w:lang w:val="en-GB"/>
        </w:rPr>
        <w:t>tc / lc</w:t>
      </w:r>
      <w:ins w:id="16" w:author="Sven Erik" w:date="2020-08-26T15:47:00Z">
        <w:r>
          <w:rPr>
            <w:rFonts w:ascii="Calibri" w:hAnsi="Calibri"/>
            <w:b/>
            <w:lang w:val="en-GB"/>
          </w:rPr>
          <w:t>) * fw</w:t>
        </w:r>
      </w:ins>
      <w:r>
        <w:rPr>
          <w:rFonts w:ascii="Calibri" w:hAnsi="Calibri"/>
          <w:b/>
          <w:lang w:val="en-GB"/>
        </w:rPr>
        <w:t>)</w:t>
      </w:r>
      <w:r>
        <w:rPr>
          <w:rFonts w:ascii="Calibri" w:hAnsi="Calibri"/>
          <w:lang w:val="en-GB"/>
        </w:rPr>
        <w:t>, where</w:t>
      </w:r>
    </w:p>
    <w:p w14:paraId="37DD3DCD" w14:textId="77777777" w:rsidR="00803115" w:rsidRDefault="005867D6">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3D98C401" w14:textId="77777777" w:rsidR="00803115" w:rsidRDefault="005867D6">
      <w:pPr>
        <w:ind w:left="1701"/>
        <w:rPr>
          <w:rFonts w:ascii="Calibri" w:hAnsi="Calibri"/>
          <w:sz w:val="20"/>
          <w:szCs w:val="20"/>
          <w:lang w:val="en-GB"/>
        </w:rPr>
      </w:pPr>
      <w:bookmarkStart w:id="17" w:name="_Hlk26877853"/>
      <w:r>
        <w:rPr>
          <w:rFonts w:ascii="Calibri" w:hAnsi="Calibri"/>
          <w:sz w:val="20"/>
          <w:szCs w:val="20"/>
          <w:lang w:val="en-GB"/>
        </w:rPr>
        <w:t>ts = technical result (technical score)</w:t>
      </w:r>
    </w:p>
    <w:p w14:paraId="28A42EBC" w14:textId="77777777" w:rsidR="00803115" w:rsidRDefault="005867D6">
      <w:pPr>
        <w:ind w:left="1701"/>
        <w:rPr>
          <w:rFonts w:ascii="Calibri" w:hAnsi="Calibri"/>
          <w:sz w:val="20"/>
          <w:szCs w:val="20"/>
          <w:lang w:val="en-GB"/>
        </w:rPr>
      </w:pPr>
      <w:r>
        <w:rPr>
          <w:rFonts w:ascii="Calibri" w:hAnsi="Calibri"/>
          <w:sz w:val="20"/>
          <w:szCs w:val="20"/>
          <w:lang w:val="en-GB"/>
        </w:rPr>
        <w:t>tw = technical weight in % (technical weight)</w:t>
      </w:r>
    </w:p>
    <w:bookmarkEnd w:id="17"/>
    <w:p w14:paraId="3DA1AA01" w14:textId="77777777" w:rsidR="00803115" w:rsidRDefault="005867D6">
      <w:pPr>
        <w:ind w:left="1701"/>
        <w:rPr>
          <w:rFonts w:ascii="Calibri" w:hAnsi="Calibri"/>
          <w:sz w:val="20"/>
          <w:szCs w:val="20"/>
          <w:lang w:val="en-GB"/>
        </w:rPr>
      </w:pPr>
      <w:r>
        <w:rPr>
          <w:rFonts w:ascii="Calibri" w:hAnsi="Calibri"/>
          <w:sz w:val="20"/>
          <w:szCs w:val="20"/>
          <w:lang w:val="en-GB"/>
        </w:rPr>
        <w:t>lc = cost of the lowest financial Tender (lowest cost)</w:t>
      </w:r>
    </w:p>
    <w:p w14:paraId="7E03BBAE" w14:textId="77777777" w:rsidR="00803115" w:rsidRDefault="005867D6">
      <w:pPr>
        <w:ind w:left="1701"/>
        <w:rPr>
          <w:ins w:id="18" w:author="Sven Erik" w:date="2020-08-26T15:47:00Z"/>
          <w:rFonts w:ascii="Calibri" w:hAnsi="Calibri"/>
          <w:sz w:val="20"/>
          <w:szCs w:val="20"/>
          <w:lang w:val="en-GB"/>
        </w:rPr>
      </w:pPr>
      <w:r>
        <w:rPr>
          <w:rFonts w:ascii="Calibri" w:hAnsi="Calibri"/>
          <w:sz w:val="20"/>
          <w:szCs w:val="20"/>
          <w:lang w:val="en-GB"/>
        </w:rPr>
        <w:t>tc = cost of the Tender being evaluated (tender cost)</w:t>
      </w:r>
      <w:bookmarkEnd w:id="10"/>
      <w:bookmarkEnd w:id="14"/>
    </w:p>
    <w:p w14:paraId="704401D0" w14:textId="77777777" w:rsidR="00803115" w:rsidRDefault="005867D6">
      <w:pPr>
        <w:ind w:left="1701"/>
        <w:rPr>
          <w:rFonts w:ascii="Calibri" w:hAnsi="Calibri"/>
          <w:sz w:val="20"/>
          <w:szCs w:val="20"/>
          <w:lang w:val="en-GB"/>
        </w:rPr>
      </w:pPr>
      <w:ins w:id="19" w:author="Sven Erik" w:date="2020-08-26T15:47:00Z">
        <w:r>
          <w:rPr>
            <w:rFonts w:ascii="Calibri" w:hAnsi="Calibri"/>
            <w:sz w:val="20"/>
            <w:szCs w:val="20"/>
            <w:lang w:val="en-GB"/>
          </w:rPr>
          <w:t>fw = financial weight</w:t>
        </w:r>
      </w:ins>
    </w:p>
    <w:p w14:paraId="7C066F49" w14:textId="77777777" w:rsidR="00803115" w:rsidRDefault="005867D6">
      <w:pPr>
        <w:pStyle w:val="Heading3"/>
        <w:rPr>
          <w:lang w:val="en-GB"/>
        </w:rPr>
      </w:pPr>
      <w:r>
        <w:rPr>
          <w:lang w:val="en-GB"/>
        </w:rPr>
        <w:t>Equal scoring result</w:t>
      </w:r>
    </w:p>
    <w:p w14:paraId="1DE844EC" w14:textId="77777777" w:rsidR="00803115" w:rsidRDefault="005867D6">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72A8DFE2" w14:textId="77777777" w:rsidR="00803115" w:rsidRDefault="005867D6">
      <w:pPr>
        <w:pStyle w:val="ListParagraph"/>
        <w:numPr>
          <w:ilvl w:val="0"/>
          <w:numId w:val="5"/>
        </w:numPr>
        <w:spacing w:before="120"/>
        <w:ind w:leftChars="0"/>
        <w:rPr>
          <w:rFonts w:cs="Calibri"/>
          <w:lang w:val="en-GB"/>
        </w:rPr>
      </w:pPr>
      <w:r>
        <w:rPr>
          <w:lang w:val="en-GB"/>
        </w:rPr>
        <w:t>The highest technical score is awarded the Contract</w:t>
      </w:r>
    </w:p>
    <w:p w14:paraId="53A1CC40" w14:textId="77777777" w:rsidR="00803115" w:rsidRDefault="005867D6">
      <w:pPr>
        <w:pStyle w:val="ListParagraph"/>
        <w:numPr>
          <w:ilvl w:val="0"/>
          <w:numId w:val="5"/>
        </w:numPr>
        <w:spacing w:before="120"/>
        <w:ind w:leftChars="0"/>
        <w:rPr>
          <w:rFonts w:cs="Calibri"/>
          <w:lang w:val="en-GB"/>
        </w:rPr>
      </w:pPr>
      <w:r>
        <w:rPr>
          <w:lang w:val="en-GB"/>
        </w:rPr>
        <w:t>If still equal, the equally scored Tenderers will be invited to submit a ‘Best and Final Tender’ on the financial component</w:t>
      </w:r>
    </w:p>
    <w:p w14:paraId="01258381" w14:textId="77777777" w:rsidR="00803115" w:rsidRDefault="005867D6">
      <w:pPr>
        <w:pStyle w:val="ListParagraph"/>
        <w:numPr>
          <w:ilvl w:val="0"/>
          <w:numId w:val="5"/>
        </w:numPr>
        <w:spacing w:before="120"/>
        <w:ind w:leftChars="0"/>
        <w:rPr>
          <w:rFonts w:cs="Calibri"/>
          <w:lang w:val="en-GB"/>
        </w:rPr>
      </w:pPr>
      <w:r>
        <w:rPr>
          <w:lang w:val="en-GB"/>
        </w:rPr>
        <w:t>Should the above, very exceptionally, not result in determining the best value for money, the award of a Contract will be decided by drawing of lots</w:t>
      </w:r>
    </w:p>
    <w:sectPr w:rsidR="00803115">
      <w:footerReference w:type="default" r:id="rId11"/>
      <w:headerReference w:type="first" r:id="rId12"/>
      <w:type w:val="oddPage"/>
      <w:pgSz w:w="11907" w:h="1683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AEB00" w14:textId="77777777" w:rsidR="009A1FE4" w:rsidRDefault="009A1FE4">
      <w:r>
        <w:separator/>
      </w:r>
    </w:p>
  </w:endnote>
  <w:endnote w:type="continuationSeparator" w:id="0">
    <w:p w14:paraId="678E9EEE" w14:textId="77777777" w:rsidR="009A1FE4" w:rsidRDefault="009A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EAE80" w14:textId="77777777" w:rsidR="00803115" w:rsidRDefault="005867D6">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p>
  <w:p w14:paraId="37496800" w14:textId="6D940424" w:rsidR="00803115" w:rsidRDefault="005867D6">
    <w:pPr>
      <w:pStyle w:val="Footer"/>
    </w:pPr>
    <w:r>
      <w:fldChar w:fldCharType="begin"/>
    </w:r>
    <w:r>
      <w:instrText xml:space="preserve"> DATE \@ "yyyy-MM-dd" </w:instrText>
    </w:r>
    <w:r>
      <w:fldChar w:fldCharType="separate"/>
    </w:r>
    <w:r w:rsidR="00300BA2">
      <w:rPr>
        <w:noProof/>
      </w:rPr>
      <w:t>2024-04-25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10424" w14:textId="77777777" w:rsidR="009A1FE4" w:rsidRDefault="009A1FE4">
      <w:r>
        <w:separator/>
      </w:r>
    </w:p>
  </w:footnote>
  <w:footnote w:type="continuationSeparator" w:id="0">
    <w:p w14:paraId="4ABCCBE0" w14:textId="77777777" w:rsidR="009A1FE4" w:rsidRDefault="009A1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69544" w14:textId="3C36FAA9" w:rsidR="00803115" w:rsidRDefault="005867D6">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Pr>
        <w:noProof/>
      </w:rPr>
      <w:drawing>
        <wp:inline distT="0" distB="0" distL="0" distR="0" wp14:anchorId="10CEB6E7" wp14:editId="654B6786">
          <wp:extent cx="590550" cy="645795"/>
          <wp:effectExtent l="0" t="0" r="0" b="1905"/>
          <wp:docPr id="8"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922BC"/>
    <w:multiLevelType w:val="multilevel"/>
    <w:tmpl w:val="146922BC"/>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3F056D96"/>
    <w:multiLevelType w:val="multilevel"/>
    <w:tmpl w:val="3F056D96"/>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811678348">
    <w:abstractNumId w:val="1"/>
  </w:num>
  <w:num w:numId="2" w16cid:durableId="1737312038">
    <w:abstractNumId w:val="4"/>
  </w:num>
  <w:num w:numId="3" w16cid:durableId="862859295">
    <w:abstractNumId w:val="2"/>
  </w:num>
  <w:num w:numId="4" w16cid:durableId="1029260797">
    <w:abstractNumId w:val="0"/>
  </w:num>
  <w:num w:numId="5" w16cid:durableId="94300004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37F66"/>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60D"/>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BA2"/>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10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7D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0305"/>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115"/>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FE4"/>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3237"/>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122A5D13"/>
    <w:rsid w:val="7B5A62AE"/>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C625A7"/>
  <w15:docId w15:val="{AE7D9C0F-BC9D-4980-B8FA-AA5D09631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qFormat="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21</TotalTime>
  <Pages>4</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7</cp:revision>
  <cp:lastPrinted>2016-10-18T02:57:00Z</cp:lastPrinted>
  <dcterms:created xsi:type="dcterms:W3CDTF">2020-08-26T13:47:00Z</dcterms:created>
  <dcterms:modified xsi:type="dcterms:W3CDTF">2024-04-24T22:50:00Z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1033-11.2.0.11254</vt:lpwstr>
  </property>
  <property fmtid="{D5CDD505-2E9C-101B-9397-08002B2CF9AE}" pid="4" name="ICV">
    <vt:lpwstr>F6D6E8C911564D14A014F7D1E532312B</vt:lpwstr>
  </property>
</Properties>
</file>